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EC283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Kašparová Lucie Ing." w:date="2023-02-08T11:35:00Z">
      <w:r w:rsidR="004B365D">
        <w:t>4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365D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2023-02-08T10:35:00Z</dcterms:modified>
</cp:coreProperties>
</file>